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EE4" w:rsidRPr="00CF7AAC" w:rsidRDefault="009F6EE4" w:rsidP="009F6EE4">
      <w:pPr>
        <w:rPr>
          <w:rFonts w:cs="Arial"/>
          <w:b/>
        </w:rPr>
      </w:pPr>
      <w:r w:rsidRPr="00CF7AAC">
        <w:rPr>
          <w:rFonts w:cs="Arial"/>
          <w:b/>
        </w:rPr>
        <w:t>Informace o elektronické aukci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Poskytovatel elektronického nástroje a organizátor e-aukce:</w:t>
      </w:r>
      <w:r w:rsidRPr="00CF7AAC">
        <w:rPr>
          <w:rFonts w:cs="Arial"/>
          <w:sz w:val="20"/>
          <w:szCs w:val="20"/>
        </w:rPr>
        <w:t xml:space="preserve">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B2B CENTRUM a.s.,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IČ: 25591339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se sídlem </w:t>
      </w:r>
      <w:r w:rsidRPr="00CF7AAC">
        <w:rPr>
          <w:rFonts w:cs="Arial"/>
          <w:bCs/>
          <w:color w:val="000000"/>
          <w:sz w:val="20"/>
          <w:szCs w:val="20"/>
        </w:rPr>
        <w:t>Praha 4, Starochodovská 1359/76, PSČ 14900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zapsaná v obchodním rejstříku vedeném Městským soudem v Praze, oddíl B, vložka 12387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(dále jen „</w:t>
      </w:r>
      <w:r w:rsidRPr="00CF7AAC">
        <w:rPr>
          <w:rFonts w:cs="Arial"/>
          <w:b/>
          <w:i/>
          <w:sz w:val="20"/>
          <w:szCs w:val="20"/>
        </w:rPr>
        <w:t>organizátor</w:t>
      </w:r>
      <w:r w:rsidRPr="00CF7AAC">
        <w:rPr>
          <w:rFonts w:cs="Arial"/>
          <w:sz w:val="20"/>
          <w:szCs w:val="20"/>
        </w:rPr>
        <w:t>“)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Kontaktní osoby: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David Kefurt</w:t>
      </w:r>
      <w:r w:rsidRPr="00CF7AAC">
        <w:rPr>
          <w:rFonts w:cs="Arial"/>
          <w:sz w:val="20"/>
          <w:szCs w:val="20"/>
        </w:rPr>
        <w:t xml:space="preserve">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tel. 2347073</w:t>
      </w:r>
      <w:r>
        <w:rPr>
          <w:rFonts w:cs="Arial"/>
          <w:sz w:val="20"/>
          <w:szCs w:val="20"/>
        </w:rPr>
        <w:t>20</w:t>
      </w:r>
      <w:r w:rsidRPr="00CF7AAC">
        <w:rPr>
          <w:rFonts w:cs="Arial"/>
          <w:sz w:val="20"/>
          <w:szCs w:val="20"/>
        </w:rPr>
        <w:t xml:space="preserve">, 723240448, </w:t>
      </w:r>
    </w:p>
    <w:p w:rsidR="009F6EE4" w:rsidRPr="00CF7AAC" w:rsidRDefault="00936BF0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hyperlink r:id="rId9" w:history="1">
        <w:r w:rsidR="009F6EE4" w:rsidRPr="00CF7AAC">
          <w:rPr>
            <w:rStyle w:val="Hypertextovodkaz"/>
            <w:rFonts w:cs="Arial"/>
            <w:sz w:val="20"/>
            <w:szCs w:val="20"/>
            <w:lang w:val="en-US"/>
          </w:rPr>
          <w:t>kefurt@b2bcentrum.cz</w:t>
        </w:r>
      </w:hyperlink>
      <w:r w:rsidR="009F6EE4" w:rsidRPr="00CF7AAC">
        <w:rPr>
          <w:rStyle w:val="Zkladntext2"/>
          <w:rFonts w:cs="Arial"/>
          <w:sz w:val="20"/>
          <w:szCs w:val="20"/>
          <w:lang w:val="en-US"/>
        </w:rPr>
        <w:t xml:space="preserve"> </w:t>
      </w:r>
      <w:r w:rsidR="009F6EE4" w:rsidRPr="00CF7AAC">
        <w:rPr>
          <w:rFonts w:cs="Arial"/>
          <w:sz w:val="20"/>
          <w:szCs w:val="20"/>
        </w:rPr>
        <w:t>(helpdesk v průběhu aukce)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(dále jen</w:t>
      </w:r>
      <w:r w:rsidRPr="00CF7AAC">
        <w:rPr>
          <w:rStyle w:val="ZkladntextTun"/>
          <w:rFonts w:cs="Arial"/>
          <w:sz w:val="20"/>
          <w:szCs w:val="20"/>
        </w:rPr>
        <w:t xml:space="preserve"> „</w:t>
      </w:r>
      <w:r w:rsidRPr="00CF7AAC">
        <w:rPr>
          <w:rStyle w:val="ZkladntextTun"/>
          <w:rFonts w:cs="Arial"/>
          <w:i/>
          <w:sz w:val="20"/>
          <w:szCs w:val="20"/>
        </w:rPr>
        <w:t>operátor e-aukce</w:t>
      </w:r>
      <w:r w:rsidRPr="00CF7AAC">
        <w:rPr>
          <w:rStyle w:val="ZkladntextTun"/>
          <w:rFonts w:cs="Arial"/>
          <w:sz w:val="20"/>
          <w:szCs w:val="20"/>
        </w:rPr>
        <w:t>")</w:t>
      </w:r>
    </w:p>
    <w:p w:rsidR="009F6EE4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</w:p>
    <w:p w:rsidR="009F6EE4" w:rsidRDefault="00A907BD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Josef Písecký</w:t>
      </w:r>
    </w:p>
    <w:p w:rsidR="009F6EE4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234707312, 602721531</w:t>
      </w:r>
    </w:p>
    <w:p w:rsidR="009F6EE4" w:rsidRDefault="00936BF0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  <w:hyperlink r:id="rId10" w:history="1">
        <w:r w:rsidR="009F6EE4" w:rsidRPr="00F87F47">
          <w:rPr>
            <w:rStyle w:val="Hypertextovodkaz"/>
            <w:rFonts w:cs="Arial"/>
            <w:sz w:val="20"/>
            <w:szCs w:val="20"/>
          </w:rPr>
          <w:t>candova</w:t>
        </w:r>
        <w:r w:rsidR="009F6EE4" w:rsidRPr="0071055B">
          <w:rPr>
            <w:rStyle w:val="Hypertextovodkaz"/>
            <w:rFonts w:cs="Arial"/>
            <w:sz w:val="20"/>
            <w:szCs w:val="20"/>
          </w:rPr>
          <w:t>@</w:t>
        </w:r>
        <w:r w:rsidR="009F6EE4" w:rsidRPr="00F87F47">
          <w:rPr>
            <w:rStyle w:val="Hypertextovodkaz"/>
            <w:rFonts w:cs="Arial"/>
            <w:sz w:val="20"/>
            <w:szCs w:val="20"/>
          </w:rPr>
          <w:t>b2bcentrum.cz</w:t>
        </w:r>
      </w:hyperlink>
      <w:r w:rsidR="009F6EE4">
        <w:rPr>
          <w:rFonts w:cs="Arial"/>
          <w:sz w:val="20"/>
          <w:szCs w:val="20"/>
        </w:rPr>
        <w:t xml:space="preserve"> (helpdesk v průběhu aukce)</w:t>
      </w:r>
    </w:p>
    <w:p w:rsidR="009F6EE4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(dále jen </w:t>
      </w:r>
      <w:r w:rsidRPr="00CF7AAC">
        <w:rPr>
          <w:rStyle w:val="ZkladntextTun"/>
          <w:rFonts w:cs="Arial"/>
          <w:sz w:val="20"/>
          <w:szCs w:val="20"/>
        </w:rPr>
        <w:t>„</w:t>
      </w:r>
      <w:r w:rsidRPr="00CF7AAC">
        <w:rPr>
          <w:rStyle w:val="ZkladntextTun"/>
          <w:rFonts w:cs="Arial"/>
          <w:i/>
          <w:sz w:val="20"/>
          <w:szCs w:val="20"/>
        </w:rPr>
        <w:t>operátor e-aukce</w:t>
      </w:r>
      <w:r w:rsidRPr="00CF7AAC">
        <w:rPr>
          <w:rStyle w:val="ZkladntextTun"/>
          <w:rFonts w:cs="Arial"/>
          <w:sz w:val="20"/>
          <w:szCs w:val="20"/>
        </w:rPr>
        <w:t>")</w:t>
      </w:r>
    </w:p>
    <w:p w:rsidR="009F6EE4" w:rsidRPr="001A0E2D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</w:p>
    <w:p w:rsidR="009F6EE4" w:rsidRDefault="009F6EE4" w:rsidP="009F6EE4">
      <w:pPr>
        <w:rPr>
          <w:rFonts w:cs="Arial"/>
        </w:rPr>
      </w:pPr>
    </w:p>
    <w:p w:rsidR="009F6EE4" w:rsidRPr="00CF7AAC" w:rsidRDefault="009F6EE4" w:rsidP="009F6EE4">
      <w:pPr>
        <w:rPr>
          <w:rFonts w:cs="Arial"/>
        </w:rPr>
      </w:pPr>
    </w:p>
    <w:p w:rsidR="009F6EE4" w:rsidRPr="00CF7AAC" w:rsidRDefault="009F6EE4" w:rsidP="009F6EE4">
      <w:pPr>
        <w:rPr>
          <w:rFonts w:cs="Arial"/>
          <w:b/>
        </w:rPr>
      </w:pPr>
      <w:r w:rsidRPr="00CF7AAC">
        <w:rPr>
          <w:rFonts w:cs="Arial"/>
          <w:b/>
        </w:rPr>
        <w:t>Elektronický nástroj</w:t>
      </w:r>
    </w:p>
    <w:p w:rsidR="009F6EE4" w:rsidRPr="00CF7AAC" w:rsidRDefault="009F6EE4" w:rsidP="009F6EE4">
      <w:pPr>
        <w:rPr>
          <w:rFonts w:cs="Arial"/>
        </w:rPr>
      </w:pPr>
      <w:r w:rsidRPr="00CF7AAC">
        <w:rPr>
          <w:rFonts w:cs="Arial"/>
        </w:rPr>
        <w:t xml:space="preserve">Softwarová aplikace používaná organizátorem pro pořádání e-aukcí. </w:t>
      </w:r>
      <w:r w:rsidRPr="001A0E2D">
        <w:rPr>
          <w:rFonts w:cs="Arial"/>
        </w:rPr>
        <w:t xml:space="preserve"> </w:t>
      </w:r>
      <w:r>
        <w:rPr>
          <w:rFonts w:cs="Arial"/>
        </w:rPr>
        <w:t>Elektronický nástroj Softender je certifikován dle vyhláš</w:t>
      </w:r>
      <w:r w:rsidR="00CB4036">
        <w:rPr>
          <w:rFonts w:cs="Arial"/>
        </w:rPr>
        <w:t>e</w:t>
      </w:r>
      <w:r>
        <w:rPr>
          <w:rFonts w:cs="Arial"/>
        </w:rPr>
        <w:t>k č. 9/2011 Sb</w:t>
      </w:r>
      <w:r w:rsidR="00CB4036">
        <w:rPr>
          <w:rFonts w:cs="Arial"/>
        </w:rPr>
        <w:t xml:space="preserve">. a </w:t>
      </w:r>
      <w:r w:rsidR="00CB4036">
        <w:t>133/2012 Sb</w:t>
      </w:r>
      <w:r>
        <w:rPr>
          <w:rFonts w:cs="Arial"/>
        </w:rPr>
        <w:t>.</w:t>
      </w:r>
    </w:p>
    <w:p w:rsidR="009F6EE4" w:rsidRPr="00CF7AAC" w:rsidRDefault="009F6EE4" w:rsidP="009F6EE4">
      <w:pPr>
        <w:pStyle w:val="Zkladntext6"/>
        <w:shd w:val="clear" w:color="auto" w:fill="auto"/>
        <w:spacing w:before="0"/>
        <w:ind w:right="20" w:firstLine="0"/>
        <w:rPr>
          <w:rFonts w:eastAsia="Calibri" w:cs="Arial"/>
          <w:b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Informace o postupu při elektronické aukci</w:t>
      </w:r>
    </w:p>
    <w:p w:rsidR="009F6EE4" w:rsidRPr="00CF7AAC" w:rsidRDefault="009F6EE4" w:rsidP="009F6EE4">
      <w:pPr>
        <w:pStyle w:val="Zkladntext6"/>
        <w:shd w:val="clear" w:color="auto" w:fill="auto"/>
        <w:spacing w:before="0" w:line="240" w:lineRule="auto"/>
        <w:ind w:right="23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Uchazeč, který podal svou nabídku ve lhůtě pro podání nabídek a jehož nabídka nebyla v rámci </w:t>
      </w:r>
      <w:r>
        <w:rPr>
          <w:rFonts w:cs="Arial"/>
          <w:sz w:val="20"/>
          <w:szCs w:val="20"/>
        </w:rPr>
        <w:t xml:space="preserve">předběžného </w:t>
      </w:r>
      <w:r w:rsidRPr="00CF7AAC">
        <w:rPr>
          <w:rFonts w:cs="Arial"/>
          <w:sz w:val="20"/>
          <w:szCs w:val="20"/>
        </w:rPr>
        <w:t xml:space="preserve">hodnocení nabídek vyloučena z </w:t>
      </w:r>
      <w:r w:rsidR="003D77C5">
        <w:rPr>
          <w:rFonts w:cs="Arial"/>
          <w:sz w:val="20"/>
          <w:szCs w:val="20"/>
        </w:rPr>
        <w:t>výběrového</w:t>
      </w:r>
      <w:r w:rsidRPr="00CF7AAC">
        <w:rPr>
          <w:rFonts w:cs="Arial"/>
          <w:sz w:val="20"/>
          <w:szCs w:val="20"/>
        </w:rPr>
        <w:t xml:space="preserve"> řízení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bude vyzván zadavatelem k účasti v elektronické aukci. Výzva bude uchazeči zaslána v souladu s ustanovení</w:t>
      </w:r>
      <w:r>
        <w:rPr>
          <w:rFonts w:cs="Arial"/>
          <w:sz w:val="20"/>
          <w:szCs w:val="20"/>
        </w:rPr>
        <w:t>m</w:t>
      </w:r>
      <w:r w:rsidRPr="00CF7AAC">
        <w:rPr>
          <w:rFonts w:cs="Arial"/>
          <w:sz w:val="20"/>
          <w:szCs w:val="20"/>
        </w:rPr>
        <w:t xml:space="preserve"> §</w:t>
      </w:r>
      <w:r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97 odst. 2 zákona elektronickými prostředky. Elektronická aukce nebude zahájena dříve než 2 pracovní dny po odeslání všech výzev jednotlivým uchazečům dle první věty tohoto odstavce.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/>
        <w:ind w:right="23" w:firstLine="0"/>
        <w:rPr>
          <w:rFonts w:cs="Arial"/>
          <w:b/>
          <w:sz w:val="20"/>
          <w:szCs w:val="20"/>
        </w:rPr>
      </w:pPr>
      <w:r w:rsidRPr="00CF7AAC">
        <w:rPr>
          <w:rFonts w:cs="Arial"/>
          <w:sz w:val="20"/>
          <w:szCs w:val="20"/>
        </w:rPr>
        <w:t>K účasti v elektronické aukci jménem nebo za uchazeče jsou oprávněny výhradně osoby zplnomocněné uchazečem k užívání elektronického nástroje Softender</w:t>
      </w:r>
      <w:r w:rsidR="00D1326D"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– Oprávněná osoba uchazeče (dále jen „</w:t>
      </w:r>
      <w:r w:rsidRPr="00CF7AAC">
        <w:rPr>
          <w:rFonts w:cs="Arial"/>
          <w:b/>
          <w:i/>
          <w:sz w:val="20"/>
          <w:szCs w:val="20"/>
        </w:rPr>
        <w:t>oprávněná osoba uchazeče</w:t>
      </w:r>
      <w:r w:rsidRPr="00CF7AAC">
        <w:rPr>
          <w:rFonts w:cs="Arial"/>
          <w:sz w:val="20"/>
          <w:szCs w:val="20"/>
        </w:rPr>
        <w:t>“).  Oprávněná osoba uchazeče obdrží od organizátora přihlašovací údaje do aplikace Softender a stává se jejím uživatelem (dále jen</w:t>
      </w:r>
      <w:r w:rsidRPr="00CF7AAC">
        <w:rPr>
          <w:rStyle w:val="ZkladntextTun"/>
          <w:rFonts w:cs="Arial"/>
          <w:sz w:val="20"/>
          <w:szCs w:val="20"/>
        </w:rPr>
        <w:t xml:space="preserve"> „</w:t>
      </w:r>
      <w:r w:rsidRPr="00CF7AAC">
        <w:rPr>
          <w:rStyle w:val="ZkladntextTun"/>
          <w:rFonts w:cs="Arial"/>
          <w:i/>
          <w:sz w:val="20"/>
          <w:szCs w:val="20"/>
        </w:rPr>
        <w:t>účastník e-aukce</w:t>
      </w:r>
      <w:r w:rsidRPr="00CF7AAC">
        <w:rPr>
          <w:rStyle w:val="ZkladntextTun"/>
          <w:rFonts w:cs="Arial"/>
          <w:sz w:val="20"/>
          <w:szCs w:val="20"/>
        </w:rPr>
        <w:t>").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rPr>
          <w:rFonts w:cs="Arial"/>
        </w:rPr>
      </w:pPr>
      <w:r w:rsidRPr="00CF7AAC">
        <w:rPr>
          <w:rFonts w:cs="Arial"/>
        </w:rPr>
        <w:t>Předmětem elektronické aukce bude celková nabídková cena za</w:t>
      </w:r>
      <w:r>
        <w:rPr>
          <w:rFonts w:cs="Arial"/>
        </w:rPr>
        <w:t xml:space="preserve"> předmět veřejné zakázky s názvem „</w:t>
      </w:r>
      <w:r w:rsidR="00F85EF0">
        <w:rPr>
          <w:rFonts w:cs="Arial"/>
        </w:rPr>
        <w:t>Uložení potrubí DN 200 Bezměrov</w:t>
      </w:r>
      <w:r w:rsidRPr="00CF7AAC">
        <w:rPr>
          <w:rFonts w:cs="Arial"/>
        </w:rPr>
        <w:t xml:space="preserve">“ </w:t>
      </w:r>
      <w:r>
        <w:rPr>
          <w:rFonts w:cs="Arial"/>
        </w:rPr>
        <w:t xml:space="preserve">zpracovaná </w:t>
      </w:r>
      <w:r w:rsidRPr="00CF7AAC">
        <w:rPr>
          <w:rFonts w:cs="Arial"/>
        </w:rPr>
        <w:t xml:space="preserve">dle </w:t>
      </w:r>
      <w:r>
        <w:rPr>
          <w:rFonts w:cs="Arial"/>
        </w:rPr>
        <w:t xml:space="preserve">zadání, stanovená </w:t>
      </w:r>
      <w:r w:rsidRPr="00CF7AAC">
        <w:rPr>
          <w:rFonts w:cs="Arial"/>
        </w:rPr>
        <w:t>bez daně z přidané hodnoty (dále jen „</w:t>
      </w:r>
      <w:r w:rsidRPr="00CF7AAC">
        <w:rPr>
          <w:rFonts w:cs="Arial"/>
          <w:b/>
          <w:i/>
        </w:rPr>
        <w:t>aukční hodnota</w:t>
      </w:r>
      <w:r w:rsidRPr="00CF7AAC">
        <w:rPr>
          <w:rFonts w:cs="Arial"/>
        </w:rPr>
        <w:t>“).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b w:val="0"/>
          <w:sz w:val="20"/>
          <w:szCs w:val="20"/>
        </w:rPr>
      </w:pPr>
      <w:r w:rsidRPr="00A62697">
        <w:rPr>
          <w:rStyle w:val="ZkladntextTun"/>
          <w:rFonts w:cs="Arial"/>
          <w:sz w:val="20"/>
          <w:szCs w:val="20"/>
        </w:rPr>
        <w:t>Vstupní aukční hodnotou bude nabídková cena uvedená uchazečem v nabídce podané ve lhůtě pro podání nabídek do zadávacího řízení.</w:t>
      </w:r>
      <w:r w:rsidRPr="00CF7AAC">
        <w:rPr>
          <w:rStyle w:val="ZkladntextTun"/>
          <w:rFonts w:cs="Arial"/>
          <w:sz w:val="20"/>
          <w:szCs w:val="20"/>
        </w:rPr>
        <w:t xml:space="preserve">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b w:val="0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Průběh elektronické aukce</w:t>
      </w:r>
    </w:p>
    <w:p w:rsidR="009F6EE4" w:rsidRPr="00CF7AAC" w:rsidRDefault="009F6EE4" w:rsidP="009F6EE4">
      <w:pPr>
        <w:rPr>
          <w:rFonts w:cs="Arial"/>
        </w:rPr>
      </w:pP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Všichni účastníci e-aukce dostanou e-mailem přihlašovací kódy do aplikace Softender. Aplikace Softender je přístupná na adrese </w:t>
      </w:r>
      <w:hyperlink r:id="rId11" w:history="1">
        <w:r w:rsidRPr="00CF7AAC">
          <w:rPr>
            <w:rStyle w:val="Hypertextovodkaz"/>
            <w:rFonts w:cs="Arial"/>
            <w:sz w:val="20"/>
            <w:szCs w:val="20"/>
          </w:rPr>
          <w:t>http://www.softender.cz</w:t>
        </w:r>
      </w:hyperlink>
      <w:r>
        <w:rPr>
          <w:rFonts w:cs="Arial"/>
          <w:sz w:val="20"/>
          <w:szCs w:val="20"/>
        </w:rPr>
        <w:t>.</w:t>
      </w:r>
      <w:r w:rsidRPr="00CF7AAC">
        <w:rPr>
          <w:rFonts w:cs="Arial"/>
          <w:sz w:val="20"/>
          <w:szCs w:val="20"/>
        </w:rPr>
        <w:t xml:space="preserve">. </w:t>
      </w:r>
      <w:r w:rsidRPr="001A0E2D">
        <w:rPr>
          <w:rFonts w:cs="Arial"/>
          <w:sz w:val="20"/>
          <w:szCs w:val="20"/>
        </w:rPr>
        <w:t xml:space="preserve"> </w:t>
      </w:r>
      <w:r w:rsidRPr="0050607A">
        <w:rPr>
          <w:rFonts w:cs="Arial"/>
          <w:sz w:val="20"/>
          <w:szCs w:val="20"/>
        </w:rPr>
        <w:t>Na přihlašovací stránce je nutné vyplnit přihlašovací kódy a přihlásit se.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  <w:tab w:val="left" w:pos="740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lastRenderedPageBreak/>
        <w:t>Termín konání e-aukce bude uveden ve výzvě k účasti v e-aukci, která bude rozeslána e-mailem všem účastníkům e-aukce.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3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Vlastní e-aukce je zahájena v den a hodinu, které budou uveden</w:t>
      </w:r>
      <w:r w:rsidR="00D746CF">
        <w:rPr>
          <w:rFonts w:cs="Arial"/>
          <w:sz w:val="20"/>
          <w:szCs w:val="20"/>
        </w:rPr>
        <w:t>y</w:t>
      </w:r>
      <w:r w:rsidRPr="00CF7AAC">
        <w:rPr>
          <w:rFonts w:cs="Arial"/>
          <w:sz w:val="20"/>
          <w:szCs w:val="20"/>
        </w:rPr>
        <w:t xml:space="preserve"> ve výzvě zadavatele. Uchazeč postupuje v souladu s organizačními pravidly uvedenými níže v odstavci Organizační pravidla a v případě potíží se obrací na operátora e-aukce (telefonicky). 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50607A">
        <w:rPr>
          <w:rFonts w:cs="Arial"/>
          <w:sz w:val="20"/>
          <w:szCs w:val="20"/>
        </w:rPr>
        <w:t xml:space="preserve">Po ukončení e-aukce bude všem účastníkům e-aukce </w:t>
      </w:r>
      <w:r>
        <w:rPr>
          <w:rFonts w:cs="Arial"/>
          <w:sz w:val="20"/>
          <w:szCs w:val="20"/>
        </w:rPr>
        <w:t xml:space="preserve">zadavatelem </w:t>
      </w:r>
      <w:r w:rsidRPr="0050607A">
        <w:rPr>
          <w:rFonts w:cs="Arial"/>
          <w:sz w:val="20"/>
          <w:szCs w:val="20"/>
        </w:rPr>
        <w:t>zaslán e-mail s uvedením výsledného pořadí uchazeče v e-aukci</w:t>
      </w:r>
      <w:r w:rsidRPr="007665CF">
        <w:rPr>
          <w:rFonts w:cs="Arial"/>
          <w:sz w:val="20"/>
          <w:szCs w:val="20"/>
        </w:rPr>
        <w:t>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  <w:tab w:val="left" w:pos="740"/>
        </w:tabs>
        <w:spacing w:before="0" w:after="288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Organizátor zajišťuje uživatelskou podporu (helpdesk). 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84" w:line="270" w:lineRule="exact"/>
        <w:jc w:val="both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Organizační pravidla e-aukce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60"/>
        <w:ind w:left="20"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Každý uchazeč si zvolí z oprávněných osob uchazeče jednoho účastníka e-aukce (dále a výše jen „</w:t>
      </w:r>
      <w:r w:rsidRPr="00CF7AAC">
        <w:rPr>
          <w:rFonts w:cs="Arial"/>
          <w:b/>
          <w:i/>
          <w:sz w:val="20"/>
          <w:szCs w:val="20"/>
        </w:rPr>
        <w:t>uživatel</w:t>
      </w:r>
      <w:r w:rsidRPr="00CF7AAC">
        <w:rPr>
          <w:rFonts w:cs="Arial"/>
          <w:sz w:val="20"/>
          <w:szCs w:val="20"/>
        </w:rPr>
        <w:t xml:space="preserve">“), který bude v aplikaci Softender zadávat aukční hodnoty. Tento uživatel bude zadávat ve formuláři ceny za jednotlivé položky a odesílat je do e-aukce. </w:t>
      </w:r>
      <w:r w:rsidRPr="00116FFC">
        <w:rPr>
          <w:rFonts w:cs="Arial"/>
          <w:sz w:val="20"/>
          <w:szCs w:val="20"/>
        </w:rPr>
        <w:t>Ostatní účastníci e-aukce mohou na svých počítačích v aplikaci Softender sledovat průběh aukce, ale nedoporučujeme, aby podávalo nabídku do aukce více osob současně (v tomto případě nemusí mít uživatel zadávající aukční hodnoty k dispozici správné údaje o své aktuální nabídkové ceně).</w:t>
      </w:r>
    </w:p>
    <w:p w:rsidR="009F6EE4" w:rsidRPr="00CF7AAC" w:rsidRDefault="009F6EE4" w:rsidP="009F6EE4">
      <w:pPr>
        <w:rPr>
          <w:rFonts w:cs="Arial"/>
          <w:u w:val="single"/>
        </w:rPr>
      </w:pPr>
    </w:p>
    <w:p w:rsidR="009F6EE4" w:rsidRPr="00CF7AAC" w:rsidRDefault="009F6EE4" w:rsidP="009F6EE4">
      <w:pPr>
        <w:rPr>
          <w:rFonts w:cs="Arial"/>
          <w:u w:val="single"/>
        </w:rPr>
      </w:pPr>
      <w:r w:rsidRPr="00CF7AAC">
        <w:rPr>
          <w:rFonts w:cs="Arial"/>
          <w:u w:val="single"/>
        </w:rPr>
        <w:t>Omezení aukční hodnoty</w:t>
      </w:r>
    </w:p>
    <w:p w:rsidR="009F6EE4" w:rsidRPr="00CF7AAC" w:rsidRDefault="009F6EE4" w:rsidP="009F6EE4">
      <w:pPr>
        <w:rPr>
          <w:rFonts w:cs="Arial"/>
        </w:rPr>
      </w:pPr>
      <w:r w:rsidRPr="00CF7AAC">
        <w:rPr>
          <w:rFonts w:cs="Arial"/>
        </w:rPr>
        <w:t>Všichni uchazeči mohou v průběhu on-line aukce svou nabídku pouze vylepšovat (tedy snižovat nabídkovou cenu) vždy v celých korunách, a to</w:t>
      </w:r>
      <w:r>
        <w:rPr>
          <w:rFonts w:cs="Arial"/>
        </w:rPr>
        <w:t xml:space="preserve"> vždy</w:t>
      </w:r>
      <w:r w:rsidRPr="00CF7AAC">
        <w:rPr>
          <w:rFonts w:cs="Arial"/>
        </w:rPr>
        <w:t xml:space="preserve"> nejméně o</w:t>
      </w:r>
      <w:r w:rsidRPr="00CF7AAC">
        <w:rPr>
          <w:rStyle w:val="ZkladntextTun"/>
          <w:rFonts w:eastAsia="Calibri" w:cs="Arial"/>
        </w:rPr>
        <w:t xml:space="preserve"> </w:t>
      </w:r>
      <w:r w:rsidR="005B5C99">
        <w:rPr>
          <w:rStyle w:val="ZkladntextTun"/>
          <w:rFonts w:eastAsia="Calibri" w:cs="Arial"/>
        </w:rPr>
        <w:t>1</w:t>
      </w:r>
      <w:r w:rsidR="00222BA5">
        <w:rPr>
          <w:rStyle w:val="ZkladntextTun"/>
          <w:rFonts w:eastAsia="Calibri" w:cs="Arial"/>
        </w:rPr>
        <w:t>0</w:t>
      </w:r>
      <w:r w:rsidR="00E91591">
        <w:rPr>
          <w:rStyle w:val="ZkladntextTun"/>
          <w:rFonts w:eastAsia="Calibri" w:cs="Arial"/>
        </w:rPr>
        <w:t xml:space="preserve"> </w:t>
      </w:r>
      <w:r w:rsidRPr="00BE34EB">
        <w:rPr>
          <w:rStyle w:val="ZkladntextTun"/>
          <w:rFonts w:eastAsia="Calibri" w:cs="Arial"/>
        </w:rPr>
        <w:t>000,</w:t>
      </w:r>
      <w:r w:rsidRPr="00CF7AAC">
        <w:rPr>
          <w:rStyle w:val="ZkladntextTun"/>
          <w:rFonts w:eastAsia="Calibri" w:cs="Arial"/>
        </w:rPr>
        <w:t xml:space="preserve">- Kč </w:t>
      </w:r>
      <w:r w:rsidRPr="00CF7AAC">
        <w:rPr>
          <w:rFonts w:cs="Arial"/>
        </w:rPr>
        <w:t>(</w:t>
      </w:r>
      <w:r>
        <w:rPr>
          <w:rFonts w:cs="Arial"/>
        </w:rPr>
        <w:t xml:space="preserve">v jednom </w:t>
      </w:r>
      <w:r w:rsidRPr="00CF7AAC">
        <w:rPr>
          <w:rFonts w:cs="Arial"/>
        </w:rPr>
        <w:t>krok</w:t>
      </w:r>
      <w:r>
        <w:rPr>
          <w:rFonts w:cs="Arial"/>
        </w:rPr>
        <w:t>u</w:t>
      </w:r>
      <w:r w:rsidRPr="00CF7AAC">
        <w:rPr>
          <w:rFonts w:cs="Arial"/>
        </w:rPr>
        <w:t xml:space="preserve">).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60"/>
        <w:ind w:left="20" w:right="20" w:firstLine="0"/>
        <w:rPr>
          <w:rFonts w:cs="Arial"/>
          <w:sz w:val="20"/>
          <w:szCs w:val="20"/>
        </w:rPr>
      </w:pPr>
      <w:bookmarkStart w:id="0" w:name="_GoBack"/>
      <w:bookmarkEnd w:id="0"/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Style w:val="ZkladntextTun"/>
          <w:rFonts w:cs="Arial"/>
          <w:b w:val="0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Plánovaná doba trvání e-aukce je </w:t>
      </w:r>
      <w:r>
        <w:rPr>
          <w:rFonts w:cs="Arial"/>
          <w:sz w:val="20"/>
          <w:szCs w:val="20"/>
        </w:rPr>
        <w:t>15</w:t>
      </w:r>
      <w:r w:rsidRPr="00CF7AAC">
        <w:rPr>
          <w:rFonts w:cs="Arial"/>
          <w:sz w:val="20"/>
          <w:szCs w:val="20"/>
        </w:rPr>
        <w:t xml:space="preserve"> minut. Pokud v čase menším než</w:t>
      </w:r>
      <w:r w:rsidRPr="00CF7AAC">
        <w:rPr>
          <w:rStyle w:val="ZkladntextTun"/>
          <w:rFonts w:cs="Arial"/>
          <w:sz w:val="20"/>
          <w:szCs w:val="20"/>
        </w:rPr>
        <w:t xml:space="preserve"> 1</w:t>
      </w:r>
      <w:r w:rsidRPr="00CF7AAC">
        <w:rPr>
          <w:rFonts w:cs="Arial"/>
          <w:b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minuta před plánovaným koncem e-aukce bude vylepšena nejlepší aukční hodnota (tj. dojde ke snížení nejlepší nabídkové ceny), nastává tzv.</w:t>
      </w:r>
      <w:r w:rsidRPr="00CF7AAC">
        <w:rPr>
          <w:rStyle w:val="ZkladntextTun"/>
          <w:rFonts w:cs="Arial"/>
          <w:sz w:val="20"/>
          <w:szCs w:val="20"/>
        </w:rPr>
        <w:t xml:space="preserve"> overtime,</w:t>
      </w:r>
      <w:r w:rsidRPr="00CF7AAC">
        <w:rPr>
          <w:rFonts w:cs="Arial"/>
          <w:sz w:val="20"/>
          <w:szCs w:val="20"/>
        </w:rPr>
        <w:t xml:space="preserve"> tzn.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že plánovaný konec e-aukce bude automaticky prodloužen o</w:t>
      </w:r>
      <w:r w:rsidRPr="00CF7AAC">
        <w:rPr>
          <w:rStyle w:val="ZkladntextTun"/>
          <w:rFonts w:cs="Arial"/>
          <w:sz w:val="20"/>
          <w:szCs w:val="20"/>
        </w:rPr>
        <w:t xml:space="preserve"> 3</w:t>
      </w:r>
      <w:r w:rsidRPr="00CF7AAC">
        <w:rPr>
          <w:rFonts w:cs="Arial"/>
          <w:sz w:val="20"/>
          <w:szCs w:val="20"/>
        </w:rPr>
        <w:t xml:space="preserve"> minuty. Pokud v průběhu overtime bude vylepšena nejlepší aukční hodnota (tj. dojde ke snížení nejlepší nabídkové ceny), bude overtime prodloužen o další 3 minuty, které začnou běžet od okamžiku, kdy dojde k vylepšení nejlepší aukční hodnoty. Pokud v průběhu overtime již nedojde k vylepšení nejlepší aukční hodnoty (tj. nedojde ke snížení nejlepší nabídkové ceny)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e-aukce bude uplynutím overtime ukončena</w:t>
      </w:r>
      <w:r w:rsidRPr="00116FFC">
        <w:rPr>
          <w:rFonts w:cs="Arial"/>
          <w:sz w:val="20"/>
          <w:szCs w:val="20"/>
        </w:rPr>
        <w:t>.</w:t>
      </w:r>
      <w:r w:rsidRPr="00CF7AAC">
        <w:rPr>
          <w:rStyle w:val="ZkladntextTun"/>
          <w:rFonts w:cs="Arial"/>
          <w:sz w:val="20"/>
          <w:szCs w:val="20"/>
        </w:rPr>
        <w:t xml:space="preserve"> 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</w:p>
    <w:p w:rsidR="009F6EE4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Informace poskytované uchazečům v průběhu e-aukce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V průběhu e-aukce se zobrazuje informační panel, jehož prostřednictvím může </w:t>
      </w:r>
      <w:r w:rsidR="00BE1D70">
        <w:rPr>
          <w:rFonts w:cs="Arial"/>
          <w:sz w:val="20"/>
          <w:szCs w:val="20"/>
        </w:rPr>
        <w:t>zadavatel</w:t>
      </w:r>
      <w:r w:rsidR="00BE1D70" w:rsidRPr="00CF7AAC"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 xml:space="preserve">komunikovat s účastníky e-aukce. Pokyny a informace předávané účastníkům touto formou jsou povinni všichni účastníci e-aukce respektovat.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right="20" w:firstLine="0"/>
        <w:rPr>
          <w:rFonts w:cs="Arial"/>
          <w:sz w:val="20"/>
          <w:szCs w:val="20"/>
        </w:rPr>
      </w:pPr>
    </w:p>
    <w:p w:rsidR="009F6EE4" w:rsidRDefault="00596E84" w:rsidP="009F6EE4">
      <w:pPr>
        <w:pStyle w:val="Zkladntext6"/>
        <w:shd w:val="clear" w:color="auto" w:fill="auto"/>
        <w:spacing w:before="0" w:after="231" w:line="259" w:lineRule="exact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má právo organizační pravidla v průběhu e-aukce změnit. Musí však tuto změnu předem ohlásit prostřednictvím informačního panelu. </w:t>
      </w: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má také právo e-aukci přerušit nebo úplně zrušit. </w:t>
      </w: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může vyřadit některého z účastníků e-aukce v případě jeho chyby v nabídce, když o to účastník sám požádá </w:t>
      </w:r>
      <w:r w:rsidR="009E08D6">
        <w:rPr>
          <w:rFonts w:cs="Arial"/>
          <w:sz w:val="20"/>
          <w:szCs w:val="20"/>
        </w:rPr>
        <w:t>zadavatele</w:t>
      </w:r>
      <w:r w:rsidR="009F6EE4" w:rsidRPr="00CF7AAC">
        <w:rPr>
          <w:rFonts w:cs="Arial"/>
          <w:sz w:val="20"/>
          <w:szCs w:val="20"/>
        </w:rPr>
        <w:t xml:space="preserve">. Všechny tyto zásahy do probíhající e-aukce </w:t>
      </w:r>
      <w:r w:rsidR="009E08D6">
        <w:rPr>
          <w:rFonts w:cs="Arial"/>
          <w:sz w:val="20"/>
          <w:szCs w:val="20"/>
        </w:rPr>
        <w:t>zadavatel</w:t>
      </w:r>
      <w:r w:rsidR="009E08D6"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>oznámí prostřednictvím informačního panelu nebo jinou vhodnou formou.</w:t>
      </w:r>
    </w:p>
    <w:p w:rsidR="009F6EE4" w:rsidRPr="00CF7AAC" w:rsidDel="00E91591" w:rsidRDefault="009F6EE4" w:rsidP="009F6EE4">
      <w:pPr>
        <w:pStyle w:val="Zkladntext6"/>
        <w:shd w:val="clear" w:color="auto" w:fill="auto"/>
        <w:spacing w:before="0" w:after="231" w:line="259" w:lineRule="exact"/>
        <w:ind w:firstLine="0"/>
        <w:rPr>
          <w:del w:id="1" w:author="Ševecová Ivana" w:date="2013-03-21T13:07:00Z"/>
          <w:rFonts w:cs="Arial"/>
          <w:sz w:val="20"/>
          <w:szCs w:val="20"/>
        </w:rPr>
      </w:pP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66" w:line="270" w:lineRule="exact"/>
        <w:jc w:val="both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Způsob zadání nabídkové ceny (nové aukční hodnoty)</w:t>
      </w:r>
    </w:p>
    <w:p w:rsidR="009F6EE4" w:rsidRPr="00CF7AAC" w:rsidRDefault="009F6EE4" w:rsidP="009F6EE4">
      <w:pPr>
        <w:pStyle w:val="Zkladntext6"/>
        <w:shd w:val="clear" w:color="auto" w:fill="auto"/>
        <w:spacing w:before="83" w:after="120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Po spuštění aukce má každý uchazeč vyplněné pole ceny vstupními aukčními hodnotami.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24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Způsob hodnocení nabídek</w:t>
      </w:r>
    </w:p>
    <w:p w:rsidR="009F6EE4" w:rsidRPr="00AA1CDC" w:rsidRDefault="009F6EE4" w:rsidP="009F6EE4">
      <w:pPr>
        <w:pStyle w:val="Zkladntext6"/>
        <w:shd w:val="clear" w:color="auto" w:fill="auto"/>
        <w:spacing w:before="0" w:after="224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Pořadí uchazečů je stanoveno podle výše nabídkové ceny za provedení </w:t>
      </w:r>
      <w:r>
        <w:rPr>
          <w:rFonts w:cs="Arial"/>
          <w:sz w:val="20"/>
          <w:szCs w:val="20"/>
        </w:rPr>
        <w:t>předmětu veřejné zakázky bez  DPH</w:t>
      </w:r>
      <w:r w:rsidRPr="00CF7AAC">
        <w:rPr>
          <w:rFonts w:cs="Arial"/>
          <w:sz w:val="20"/>
          <w:szCs w:val="20"/>
        </w:rPr>
        <w:t>, a to od nejnižší nabídkové ceny až po nejvyšší nabídkovou cenu.</w:t>
      </w:r>
      <w:r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 xml:space="preserve">Vítězem e-aukce se stává uchazeč, který v čase ukončení </w:t>
      </w:r>
      <w:r>
        <w:rPr>
          <w:rFonts w:cs="Arial"/>
          <w:sz w:val="20"/>
          <w:szCs w:val="20"/>
        </w:rPr>
        <w:t>e-</w:t>
      </w:r>
      <w:r w:rsidRPr="00CF7AAC">
        <w:rPr>
          <w:rFonts w:cs="Arial"/>
          <w:sz w:val="20"/>
          <w:szCs w:val="20"/>
        </w:rPr>
        <w:t>aukce bude první v pořadí (jeho nabídková cena bude nejnižší)</w:t>
      </w:r>
      <w:r>
        <w:rPr>
          <w:rFonts w:cs="Arial"/>
          <w:sz w:val="20"/>
          <w:szCs w:val="20"/>
        </w:rPr>
        <w:t>.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9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lastRenderedPageBreak/>
        <w:t>Informace zobrazované účastníkům e-aukce</w:t>
      </w:r>
    </w:p>
    <w:p w:rsidR="009F6EE4" w:rsidRPr="00CF7AAC" w:rsidRDefault="009F6EE4" w:rsidP="009F6EE4">
      <w:pPr>
        <w:pStyle w:val="Zkladntext6"/>
        <w:shd w:val="clear" w:color="auto" w:fill="auto"/>
        <w:tabs>
          <w:tab w:val="left" w:pos="0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V průběhu e-aukce uvidí v monitorovacím okně každý účastník e-aukce tyto informace: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Cenu nejlepší nabídky</w:t>
      </w:r>
      <w:r w:rsidRPr="00CF7AAC">
        <w:rPr>
          <w:rFonts w:cs="Arial"/>
          <w:sz w:val="20"/>
          <w:szCs w:val="20"/>
        </w:rPr>
        <w:tab/>
      </w:r>
    </w:p>
    <w:p w:rsidR="009F6EE4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Cenu svoji nabídky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Čas zbývající do konce e-aukce</w:t>
      </w:r>
    </w:p>
    <w:p w:rsidR="009F6EE4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239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Své aktuální pořadí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239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 Informační panel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24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Manuál a školení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133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Každý účastník e-aukce má v aplikaci k dispozici manuál v elektronické podobě a má právo na jedno telefonické proškolení ovládání aukčního software v pracovní době Po-Pá od 8:00-17:00. V případě zájmu si uchazeč dohodne vhodný termín telefonického proškolení s operátorem e-aukce. 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0" w:line="384" w:lineRule="exact"/>
        <w:jc w:val="left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Technické požadavky</w:t>
      </w:r>
      <w:r>
        <w:rPr>
          <w:rFonts w:cs="Arial"/>
          <w:b/>
          <w:sz w:val="20"/>
          <w:szCs w:val="20"/>
        </w:rPr>
        <w:t xml:space="preserve"> na SW vybavení účastníka e-aukce:</w:t>
      </w:r>
    </w:p>
    <w:p w:rsidR="009F6EE4" w:rsidRPr="00AA1CD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 w:rsidRPr="00AA1CDC">
        <w:rPr>
          <w:rFonts w:cs="Arial"/>
        </w:rPr>
        <w:t xml:space="preserve"> </w:t>
      </w:r>
      <w:r>
        <w:rPr>
          <w:rFonts w:cs="Arial"/>
          <w:sz w:val="20"/>
          <w:szCs w:val="20"/>
        </w:rPr>
        <w:t>Internetový prohlížeč Internet Explorer verze 8 a vyšší, Mozilla Firefox verze 3 a vyšší, Google Chrome</w:t>
      </w:r>
      <w:r w:rsidRPr="00AA1CDC">
        <w:rPr>
          <w:rFonts w:cs="Arial"/>
          <w:sz w:val="20"/>
          <w:szCs w:val="20"/>
        </w:rPr>
        <w:t xml:space="preserve"> </w:t>
      </w:r>
      <w:r w:rsidRPr="00203545">
        <w:rPr>
          <w:rFonts w:cs="Arial"/>
          <w:sz w:val="20"/>
          <w:szCs w:val="20"/>
        </w:rPr>
        <w:t xml:space="preserve">Aktuální verzi JAVA.  Pro správnou funkci SW (elektronické podepisování nabídek) je nutné mít v prohlížeči nainstalovánu aktuální verzi Javy, kterou můžete stáhnout na </w:t>
      </w:r>
      <w:hyperlink r:id="rId12" w:history="1">
        <w:r w:rsidRPr="00F87F47">
          <w:rPr>
            <w:rStyle w:val="Hypertextovodkaz"/>
            <w:rFonts w:cs="Arial"/>
            <w:sz w:val="20"/>
            <w:szCs w:val="20"/>
          </w:rPr>
          <w:t>http://www.java.com/en/download/index.jsp</w:t>
        </w:r>
      </w:hyperlink>
      <w:r>
        <w:rPr>
          <w:rFonts w:cs="Arial"/>
          <w:sz w:val="20"/>
          <w:szCs w:val="20"/>
        </w:rPr>
        <w:t>,</w:t>
      </w:r>
    </w:p>
    <w:p w:rsidR="009F6EE4" w:rsidRPr="00CF7AA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Pr="00203545">
        <w:rPr>
          <w:rFonts w:cs="Arial"/>
          <w:sz w:val="20"/>
          <w:szCs w:val="20"/>
        </w:rPr>
        <w:t>právnost instalace Javy v prohlížeči je možné zjistit pomocí testovací stránky</w:t>
      </w:r>
      <w:hyperlink r:id="rId13" w:history="1">
        <w:r w:rsidRPr="00203545">
          <w:rPr>
            <w:rStyle w:val="Hypertextovodkaz"/>
            <w:rFonts w:cs="Arial"/>
            <w:sz w:val="20"/>
            <w:szCs w:val="20"/>
          </w:rPr>
          <w:t xml:space="preserve"> http://java.com/en/download/help/testvm.xml,</w:t>
        </w:r>
      </w:hyperlink>
    </w:p>
    <w:p w:rsidR="009F6EE4" w:rsidRPr="00AA1CD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 w:rsidRPr="00AA1CDC">
        <w:rPr>
          <w:rFonts w:cs="Arial"/>
          <w:sz w:val="20"/>
          <w:szCs w:val="20"/>
        </w:rPr>
        <w:t xml:space="preserve"> </w:t>
      </w:r>
      <w:r w:rsidRPr="00FC7769">
        <w:rPr>
          <w:rFonts w:cs="Arial"/>
          <w:sz w:val="20"/>
          <w:szCs w:val="20"/>
        </w:rPr>
        <w:t>Kvalifikovaný certifikát vydaný akred</w:t>
      </w:r>
      <w:r>
        <w:rPr>
          <w:rFonts w:cs="Arial"/>
          <w:sz w:val="20"/>
          <w:szCs w:val="20"/>
        </w:rPr>
        <w:t>itovanou certifikační autoritou, importovaný do úložiště certifikátů ve Windows nebo</w:t>
      </w:r>
      <w:r w:rsidRPr="00FC7769">
        <w:rPr>
          <w:rFonts w:cs="Arial"/>
          <w:sz w:val="20"/>
          <w:szCs w:val="20"/>
        </w:rPr>
        <w:t xml:space="preserve"> vyexportovaný do souboru s příponou P12 nebo PFX.</w:t>
      </w:r>
    </w:p>
    <w:p w:rsidR="009F6EE4" w:rsidRPr="00CF7AAC" w:rsidRDefault="009F6EE4" w:rsidP="009F6EE4">
      <w:pPr>
        <w:rPr>
          <w:rFonts w:cs="Arial"/>
        </w:rPr>
      </w:pPr>
      <w:r>
        <w:rPr>
          <w:rFonts w:cs="Arial"/>
        </w:rPr>
        <w:t xml:space="preserve">    </w:t>
      </w:r>
      <w:r w:rsidRPr="00FC7769">
        <w:rPr>
          <w:rFonts w:cs="Arial"/>
        </w:rPr>
        <w:t xml:space="preserve">Seznam akreditovaných certifikačních autorit najdete na stránkách </w:t>
      </w:r>
      <w:hyperlink r:id="rId14" w:history="1">
        <w:r w:rsidRPr="00FC7769">
          <w:rPr>
            <w:rStyle w:val="Hypertextovodkaz"/>
            <w:rFonts w:cs="Arial"/>
          </w:rPr>
          <w:t>http://www.mvcr.cz/clanek/prehled-udelenych-akreditaci.aspx</w:t>
        </w:r>
      </w:hyperlink>
    </w:p>
    <w:p w:rsidR="009F6EE4" w:rsidRPr="00CF7AAC" w:rsidRDefault="009F6EE4" w:rsidP="009F6EE4">
      <w:pPr>
        <w:rPr>
          <w:rFonts w:cs="Arial"/>
        </w:rPr>
      </w:pPr>
    </w:p>
    <w:p w:rsidR="004F5000" w:rsidRDefault="004F5000"/>
    <w:sectPr w:rsidR="004F5000">
      <w:headerReference w:type="default" r:id="rId15"/>
      <w:footerReference w:type="default" r:id="rId16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BF0" w:rsidRDefault="00936BF0">
      <w:r>
        <w:separator/>
      </w:r>
    </w:p>
  </w:endnote>
  <w:endnote w:type="continuationSeparator" w:id="0">
    <w:p w:rsidR="00936BF0" w:rsidRDefault="00936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CB24D78" wp14:editId="6F52DF10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B5C99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5B5C99">
      <w:rPr>
        <w:rStyle w:val="slostrnky"/>
        <w:noProof/>
      </w:rPr>
      <w:t>3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BF0" w:rsidRDefault="00936BF0">
      <w:r>
        <w:separator/>
      </w:r>
    </w:p>
  </w:footnote>
  <w:footnote w:type="continuationSeparator" w:id="0">
    <w:p w:rsidR="00936BF0" w:rsidRDefault="00936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12D" w:rsidRDefault="00DB612D" w:rsidP="00DB612D">
    <w:pPr>
      <w:pStyle w:val="Zhlav"/>
    </w:pPr>
    <w:r>
      <w:rPr>
        <w:rFonts w:cs="Arial"/>
        <w:sz w:val="20"/>
      </w:rPr>
      <w:t>Příloha č. 8 k zakázce č. 1</w:t>
    </w:r>
    <w:r w:rsidR="00F85EF0">
      <w:rPr>
        <w:rFonts w:cs="Arial"/>
        <w:sz w:val="20"/>
      </w:rPr>
      <w:t>14</w:t>
    </w:r>
    <w:r>
      <w:rPr>
        <w:rFonts w:cs="Arial"/>
        <w:sz w:val="20"/>
      </w:rPr>
      <w:t>/13/OCN s názvem „</w:t>
    </w:r>
    <w:r w:rsidR="00F85EF0">
      <w:rPr>
        <w:rFonts w:cs="Arial"/>
        <w:b/>
        <w:sz w:val="20"/>
        <w:u w:val="single"/>
      </w:rPr>
      <w:t>Uložení potrubí DN 200 Bezměrov</w:t>
    </w:r>
    <w:r>
      <w:rPr>
        <w:rFonts w:cs="Arial"/>
        <w:sz w:val="20"/>
      </w:rPr>
      <w:t>“</w:t>
    </w:r>
  </w:p>
  <w:p w:rsidR="004F5000" w:rsidRDefault="00E91591" w:rsidP="00E91591">
    <w:pPr>
      <w:pStyle w:val="Zhlav"/>
      <w:jc w:val="right"/>
    </w:pPr>
    <w:r>
      <w:tab/>
    </w:r>
    <w:r>
      <w:tab/>
    </w:r>
    <w:r w:rsidRPr="00E91591">
      <w:rPr>
        <w:sz w:val="20"/>
      </w:rPr>
      <w:t xml:space="preserve">Podmínky elektronické aukce </w:t>
    </w:r>
    <w:r w:rsidR="004F5000">
      <w:tab/>
    </w:r>
    <w:r w:rsidR="004F5000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B69D2"/>
    <w:multiLevelType w:val="multilevel"/>
    <w:tmpl w:val="C276AFB6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1">
    <w:nsid w:val="33AB6786"/>
    <w:multiLevelType w:val="hybridMultilevel"/>
    <w:tmpl w:val="9516D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74229"/>
    <w:multiLevelType w:val="multilevel"/>
    <w:tmpl w:val="C11607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EC3FCA"/>
    <w:multiLevelType w:val="multilevel"/>
    <w:tmpl w:val="9214A7A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5"/>
      <w:numFmt w:val="upperRoman"/>
      <w:lvlText w:val="%2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upperRoman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6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93"/>
    <w:rsid w:val="00045441"/>
    <w:rsid w:val="000D19D8"/>
    <w:rsid w:val="001120BB"/>
    <w:rsid w:val="00133126"/>
    <w:rsid w:val="00174D11"/>
    <w:rsid w:val="001C36E7"/>
    <w:rsid w:val="001E1611"/>
    <w:rsid w:val="0022118A"/>
    <w:rsid w:val="00222BA5"/>
    <w:rsid w:val="00225234"/>
    <w:rsid w:val="0023700B"/>
    <w:rsid w:val="002B4C04"/>
    <w:rsid w:val="002D2434"/>
    <w:rsid w:val="00363594"/>
    <w:rsid w:val="00393734"/>
    <w:rsid w:val="003A562C"/>
    <w:rsid w:val="003D77C5"/>
    <w:rsid w:val="00452526"/>
    <w:rsid w:val="004E162A"/>
    <w:rsid w:val="004F5000"/>
    <w:rsid w:val="004F5F50"/>
    <w:rsid w:val="00512BEF"/>
    <w:rsid w:val="00545111"/>
    <w:rsid w:val="00596E84"/>
    <w:rsid w:val="005B5C99"/>
    <w:rsid w:val="00635D66"/>
    <w:rsid w:val="006A15B2"/>
    <w:rsid w:val="007761E1"/>
    <w:rsid w:val="007E4568"/>
    <w:rsid w:val="00840C67"/>
    <w:rsid w:val="00936BF0"/>
    <w:rsid w:val="00952DDB"/>
    <w:rsid w:val="009674D6"/>
    <w:rsid w:val="009A3726"/>
    <w:rsid w:val="009A561A"/>
    <w:rsid w:val="009E08D6"/>
    <w:rsid w:val="009F6EE4"/>
    <w:rsid w:val="00A44537"/>
    <w:rsid w:val="00A907BD"/>
    <w:rsid w:val="00AD1383"/>
    <w:rsid w:val="00B3177A"/>
    <w:rsid w:val="00B31DE8"/>
    <w:rsid w:val="00B86200"/>
    <w:rsid w:val="00BB00D8"/>
    <w:rsid w:val="00BE0A91"/>
    <w:rsid w:val="00BE1D70"/>
    <w:rsid w:val="00C03FB5"/>
    <w:rsid w:val="00C20DBF"/>
    <w:rsid w:val="00CB4036"/>
    <w:rsid w:val="00CB737B"/>
    <w:rsid w:val="00D1326D"/>
    <w:rsid w:val="00D746CF"/>
    <w:rsid w:val="00DB612D"/>
    <w:rsid w:val="00DD0608"/>
    <w:rsid w:val="00DE0693"/>
    <w:rsid w:val="00E22E4F"/>
    <w:rsid w:val="00E852B7"/>
    <w:rsid w:val="00E91591"/>
    <w:rsid w:val="00F85EF0"/>
    <w:rsid w:val="00FE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Hyperlink" w:uiPriority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F6EE4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F6EE4"/>
    <w:pPr>
      <w:keepNext/>
      <w:numPr>
        <w:numId w:val="4"/>
      </w:numPr>
      <w:spacing w:before="36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F6EE4"/>
    <w:pPr>
      <w:numPr>
        <w:ilvl w:val="1"/>
        <w:numId w:val="4"/>
      </w:numPr>
      <w:spacing w:before="24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Nadpis1Char">
    <w:name w:val="Nadpis 1 Char"/>
    <w:basedOn w:val="Standardnpsmoodstavce"/>
    <w:link w:val="Nadpis1"/>
    <w:uiPriority w:val="99"/>
    <w:rsid w:val="009F6EE4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9F6EE4"/>
    <w:rPr>
      <w:b/>
      <w:bCs/>
      <w:iCs/>
      <w:szCs w:val="28"/>
    </w:rPr>
  </w:style>
  <w:style w:type="character" w:styleId="Hypertextovodkaz">
    <w:name w:val="Hyperlink"/>
    <w:rsid w:val="009F6EE4"/>
    <w:rPr>
      <w:color w:val="0000FF"/>
      <w:u w:val="single"/>
    </w:rPr>
  </w:style>
  <w:style w:type="character" w:customStyle="1" w:styleId="Zkladntext">
    <w:name w:val="Základní text_"/>
    <w:link w:val="Zkladntext6"/>
    <w:rsid w:val="009F6EE4"/>
    <w:rPr>
      <w:sz w:val="21"/>
      <w:szCs w:val="21"/>
      <w:shd w:val="clear" w:color="auto" w:fill="FFFFFF"/>
    </w:rPr>
  </w:style>
  <w:style w:type="character" w:customStyle="1" w:styleId="ZkladntextTun">
    <w:name w:val="Základní text + Tučné"/>
    <w:rsid w:val="009F6EE4"/>
    <w:rPr>
      <w:b/>
      <w:bCs/>
      <w:sz w:val="21"/>
      <w:szCs w:val="21"/>
      <w:u w:val="single"/>
      <w:shd w:val="clear" w:color="auto" w:fill="FFFFFF"/>
      <w:lang w:bidi="ar-SA"/>
    </w:rPr>
  </w:style>
  <w:style w:type="character" w:customStyle="1" w:styleId="Zkladntext2">
    <w:name w:val="Základní text2"/>
    <w:basedOn w:val="Zkladntext"/>
    <w:rsid w:val="009F6EE4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"/>
    <w:rsid w:val="009F6EE4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character" w:customStyle="1" w:styleId="Nadpis20">
    <w:name w:val="Nadpis #2_"/>
    <w:link w:val="Nadpis21"/>
    <w:rsid w:val="009F6EE4"/>
    <w:rPr>
      <w:sz w:val="27"/>
      <w:szCs w:val="27"/>
      <w:shd w:val="clear" w:color="auto" w:fill="FFFFFF"/>
    </w:rPr>
  </w:style>
  <w:style w:type="paragraph" w:customStyle="1" w:styleId="Nadpis21">
    <w:name w:val="Nadpis #2"/>
    <w:basedOn w:val="Normln"/>
    <w:link w:val="Nadpis20"/>
    <w:rsid w:val="009F6EE4"/>
    <w:pPr>
      <w:shd w:val="clear" w:color="auto" w:fill="FFFFFF"/>
      <w:spacing w:before="420" w:after="180" w:line="322" w:lineRule="exact"/>
      <w:jc w:val="center"/>
      <w:outlineLvl w:val="1"/>
    </w:pPr>
    <w:rPr>
      <w:sz w:val="27"/>
      <w:szCs w:val="27"/>
      <w:shd w:val="clear" w:color="auto" w:fill="FFFF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159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1591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DB612D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Hyperlink" w:uiPriority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F6EE4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F6EE4"/>
    <w:pPr>
      <w:keepNext/>
      <w:numPr>
        <w:numId w:val="4"/>
      </w:numPr>
      <w:spacing w:before="36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F6EE4"/>
    <w:pPr>
      <w:numPr>
        <w:ilvl w:val="1"/>
        <w:numId w:val="4"/>
      </w:numPr>
      <w:spacing w:before="24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Nadpis1Char">
    <w:name w:val="Nadpis 1 Char"/>
    <w:basedOn w:val="Standardnpsmoodstavce"/>
    <w:link w:val="Nadpis1"/>
    <w:uiPriority w:val="99"/>
    <w:rsid w:val="009F6EE4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9F6EE4"/>
    <w:rPr>
      <w:b/>
      <w:bCs/>
      <w:iCs/>
      <w:szCs w:val="28"/>
    </w:rPr>
  </w:style>
  <w:style w:type="character" w:styleId="Hypertextovodkaz">
    <w:name w:val="Hyperlink"/>
    <w:rsid w:val="009F6EE4"/>
    <w:rPr>
      <w:color w:val="0000FF"/>
      <w:u w:val="single"/>
    </w:rPr>
  </w:style>
  <w:style w:type="character" w:customStyle="1" w:styleId="Zkladntext">
    <w:name w:val="Základní text_"/>
    <w:link w:val="Zkladntext6"/>
    <w:rsid w:val="009F6EE4"/>
    <w:rPr>
      <w:sz w:val="21"/>
      <w:szCs w:val="21"/>
      <w:shd w:val="clear" w:color="auto" w:fill="FFFFFF"/>
    </w:rPr>
  </w:style>
  <w:style w:type="character" w:customStyle="1" w:styleId="ZkladntextTun">
    <w:name w:val="Základní text + Tučné"/>
    <w:rsid w:val="009F6EE4"/>
    <w:rPr>
      <w:b/>
      <w:bCs/>
      <w:sz w:val="21"/>
      <w:szCs w:val="21"/>
      <w:u w:val="single"/>
      <w:shd w:val="clear" w:color="auto" w:fill="FFFFFF"/>
      <w:lang w:bidi="ar-SA"/>
    </w:rPr>
  </w:style>
  <w:style w:type="character" w:customStyle="1" w:styleId="Zkladntext2">
    <w:name w:val="Základní text2"/>
    <w:basedOn w:val="Zkladntext"/>
    <w:rsid w:val="009F6EE4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"/>
    <w:rsid w:val="009F6EE4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character" w:customStyle="1" w:styleId="Nadpis20">
    <w:name w:val="Nadpis #2_"/>
    <w:link w:val="Nadpis21"/>
    <w:rsid w:val="009F6EE4"/>
    <w:rPr>
      <w:sz w:val="27"/>
      <w:szCs w:val="27"/>
      <w:shd w:val="clear" w:color="auto" w:fill="FFFFFF"/>
    </w:rPr>
  </w:style>
  <w:style w:type="paragraph" w:customStyle="1" w:styleId="Nadpis21">
    <w:name w:val="Nadpis #2"/>
    <w:basedOn w:val="Normln"/>
    <w:link w:val="Nadpis20"/>
    <w:rsid w:val="009F6EE4"/>
    <w:pPr>
      <w:shd w:val="clear" w:color="auto" w:fill="FFFFFF"/>
      <w:spacing w:before="420" w:after="180" w:line="322" w:lineRule="exact"/>
      <w:jc w:val="center"/>
      <w:outlineLvl w:val="1"/>
    </w:pPr>
    <w:rPr>
      <w:sz w:val="27"/>
      <w:szCs w:val="27"/>
      <w:shd w:val="clear" w:color="auto" w:fill="FFFF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159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1591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DB612D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java.com/en/download/help/testvm.x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java.com/en/download/index.js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ftender.cz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candova@b2bcentrum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efurt@b2bcentrum.cz" TargetMode="External"/><Relationship Id="rId14" Type="http://schemas.openxmlformats.org/officeDocument/2006/relationships/hyperlink" Target="http://www.mvcr.cz/clanek/prehled-udelenych-akreditaci.asp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D02AF-FFDB-4983-B40E-5CF62ECBE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1020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Ševecová Ivana</cp:lastModifiedBy>
  <cp:revision>10</cp:revision>
  <cp:lastPrinted>2013-08-01T07:12:00Z</cp:lastPrinted>
  <dcterms:created xsi:type="dcterms:W3CDTF">2013-07-31T15:27:00Z</dcterms:created>
  <dcterms:modified xsi:type="dcterms:W3CDTF">2013-08-09T07:26:00Z</dcterms:modified>
</cp:coreProperties>
</file>